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PVIS-404251543-254</_dlc_DocId>
    <_dlc_DocIdUrl xmlns="58896280-883f-49e1-8f2c-86b01e3ff616">
      <Url>https://projektai.intranet.litgrid.eu/PWA/110 kV OL ruože Pagėgiai-Klaipėda rekonstravimas/_layouts/15/DocIdRedir.aspx?ID=PVIS-404251543-254</Url>
      <Description>PVIS-404251543-254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62B69-4893-4AFC-A3F7-EAC57DE4DA67}"/>
</file>

<file path=customXml/itemProps3.xml><?xml version="1.0" encoding="utf-8"?>
<ds:datastoreItem xmlns:ds="http://schemas.openxmlformats.org/officeDocument/2006/customXml" ds:itemID="{FAFB7763-0874-4864-BEBB-2C6C11471F2F}"/>
</file>

<file path=customXml/itemProps4.xml><?xml version="1.0" encoding="utf-8"?>
<ds:datastoreItem xmlns:ds="http://schemas.openxmlformats.org/officeDocument/2006/customXml" ds:itemID="{E4C3C3DD-E535-4AE5-94BB-3C4F9AB654A9}"/>
</file>

<file path=customXml/itemProps5.xml><?xml version="1.0" encoding="utf-8"?>
<ds:datastoreItem xmlns:ds="http://schemas.openxmlformats.org/officeDocument/2006/customXml" ds:itemID="{7CF77797-D84D-4928-B554-5162DF03E3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6027ef61-66d9-45d7-b471-81f84505372d</vt:lpwstr>
  </property>
</Properties>
</file>